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F0E" w:rsidRDefault="00F35F0E" w:rsidP="00501EB7">
      <w:pPr>
        <w:autoSpaceDE w:val="0"/>
        <w:autoSpaceDN w:val="0"/>
        <w:adjustRightInd w:val="0"/>
        <w:jc w:val="center"/>
        <w:rPr>
          <w:rFonts w:ascii="TimesNewRomanPS-BoldMT" w:eastAsia="Times New Roman" w:hAnsi="TimesNewRomanPS-BoldMT" w:cs="TimesNewRomanPS-BoldMT"/>
          <w:b/>
          <w:bCs/>
          <w:sz w:val="20"/>
          <w:szCs w:val="20"/>
        </w:rPr>
      </w:pPr>
      <w:r w:rsidRPr="00FD2026">
        <w:rPr>
          <w:noProof/>
          <w:sz w:val="20"/>
        </w:rPr>
        <w:drawing>
          <wp:inline distT="0" distB="0" distL="0" distR="0">
            <wp:extent cx="541020" cy="59245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92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EB7" w:rsidRPr="00772FCF" w:rsidRDefault="00501EB7" w:rsidP="00501EB7">
      <w:pPr>
        <w:autoSpaceDE w:val="0"/>
        <w:autoSpaceDN w:val="0"/>
        <w:adjustRightInd w:val="0"/>
        <w:jc w:val="center"/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</w:pPr>
      <w:r w:rsidRPr="00772FCF">
        <w:rPr>
          <w:rFonts w:ascii="TimesNewRomanPS-BoldMT" w:eastAsia="Times New Roman" w:hAnsi="TimesNewRomanPS-BoldMT" w:cs="TimesNewRomanPS-BoldMT"/>
          <w:b/>
          <w:bCs/>
          <w:sz w:val="20"/>
          <w:szCs w:val="20"/>
        </w:rPr>
        <w:t>M</w:t>
      </w:r>
      <w:r w:rsidRPr="00772FCF"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  <w:t xml:space="preserve">INISTÉRIO DO </w:t>
      </w:r>
      <w:r w:rsidRPr="00772FCF">
        <w:rPr>
          <w:rFonts w:ascii="TimesNewRomanPS-BoldMT" w:eastAsia="Times New Roman" w:hAnsi="TimesNewRomanPS-BoldMT" w:cs="TimesNewRomanPS-BoldMT"/>
          <w:b/>
          <w:bCs/>
          <w:sz w:val="20"/>
          <w:szCs w:val="20"/>
        </w:rPr>
        <w:t>M</w:t>
      </w:r>
      <w:r w:rsidRPr="00772FCF"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  <w:t xml:space="preserve">EIO </w:t>
      </w:r>
      <w:r w:rsidRPr="00772FCF">
        <w:rPr>
          <w:rFonts w:ascii="TimesNewRomanPS-BoldMT" w:eastAsia="Times New Roman" w:hAnsi="TimesNewRomanPS-BoldMT" w:cs="TimesNewRomanPS-BoldMT"/>
          <w:b/>
          <w:bCs/>
          <w:sz w:val="20"/>
          <w:szCs w:val="20"/>
        </w:rPr>
        <w:t>A</w:t>
      </w:r>
      <w:r w:rsidRPr="00772FCF"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  <w:t>MBIENTE</w:t>
      </w:r>
    </w:p>
    <w:p w:rsidR="00501EB7" w:rsidRPr="00772FCF" w:rsidRDefault="00501EB7" w:rsidP="00501EB7">
      <w:pPr>
        <w:autoSpaceDE w:val="0"/>
        <w:autoSpaceDN w:val="0"/>
        <w:adjustRightInd w:val="0"/>
        <w:jc w:val="center"/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</w:pPr>
      <w:r w:rsidRPr="00772FCF">
        <w:rPr>
          <w:rFonts w:ascii="TimesNewRomanPS-BoldMT" w:eastAsia="Times New Roman" w:hAnsi="TimesNewRomanPS-BoldMT" w:cs="TimesNewRomanPS-BoldMT"/>
          <w:b/>
          <w:bCs/>
          <w:sz w:val="20"/>
          <w:szCs w:val="20"/>
        </w:rPr>
        <w:t>C</w:t>
      </w:r>
      <w:r w:rsidRPr="00772FCF"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  <w:t xml:space="preserve">ONSELHO </w:t>
      </w:r>
      <w:r w:rsidRPr="00772FCF">
        <w:rPr>
          <w:rFonts w:ascii="TimesNewRomanPS-BoldMT" w:eastAsia="Times New Roman" w:hAnsi="TimesNewRomanPS-BoldMT" w:cs="TimesNewRomanPS-BoldMT"/>
          <w:b/>
          <w:bCs/>
          <w:sz w:val="20"/>
          <w:szCs w:val="20"/>
        </w:rPr>
        <w:t>N</w:t>
      </w:r>
      <w:r w:rsidRPr="00772FCF"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  <w:t xml:space="preserve">ACIONAL DE </w:t>
      </w:r>
      <w:r w:rsidRPr="00772FCF">
        <w:rPr>
          <w:rFonts w:ascii="TimesNewRomanPS-BoldMT" w:eastAsia="Times New Roman" w:hAnsi="TimesNewRomanPS-BoldMT" w:cs="TimesNewRomanPS-BoldMT"/>
          <w:b/>
          <w:bCs/>
          <w:sz w:val="20"/>
          <w:szCs w:val="20"/>
        </w:rPr>
        <w:t>R</w:t>
      </w:r>
      <w:r w:rsidRPr="00772FCF"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  <w:t xml:space="preserve">ECURSOS </w:t>
      </w:r>
      <w:r w:rsidRPr="00772FCF">
        <w:rPr>
          <w:rFonts w:ascii="TimesNewRomanPS-BoldMT" w:eastAsia="Times New Roman" w:hAnsi="TimesNewRomanPS-BoldMT" w:cs="TimesNewRomanPS-BoldMT"/>
          <w:b/>
          <w:bCs/>
          <w:sz w:val="20"/>
          <w:szCs w:val="20"/>
        </w:rPr>
        <w:t>H</w:t>
      </w:r>
      <w:r w:rsidRPr="00772FCF"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  <w:t>ÍDRICOS</w:t>
      </w:r>
    </w:p>
    <w:p w:rsidR="00501EB7" w:rsidRPr="000E721C" w:rsidRDefault="00501EB7" w:rsidP="00501EB7">
      <w:pPr>
        <w:autoSpaceDE w:val="0"/>
        <w:autoSpaceDN w:val="0"/>
        <w:adjustRightInd w:val="0"/>
        <w:jc w:val="center"/>
        <w:rPr>
          <w:rFonts w:ascii="TimesNewRomanPS-BoldMT" w:eastAsia="Times New Roman" w:hAnsi="TimesNewRomanPS-BoldMT" w:cs="TimesNewRomanPS-BoldMT"/>
          <w:b/>
          <w:bCs/>
        </w:rPr>
      </w:pPr>
    </w:p>
    <w:p w:rsidR="00501EB7" w:rsidRDefault="00501EB7" w:rsidP="00501EB7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</w:rPr>
      </w:pPr>
      <w:r w:rsidRPr="000E721C">
        <w:rPr>
          <w:rFonts w:ascii="Arial" w:eastAsia="Times New Roman" w:hAnsi="Arial" w:cs="Arial"/>
          <w:b/>
          <w:bCs/>
          <w:color w:val="FF0000"/>
        </w:rPr>
        <w:t>MINUTA</w:t>
      </w:r>
      <w:r w:rsidRPr="000E721C">
        <w:rPr>
          <w:rFonts w:ascii="Arial" w:eastAsia="Times New Roman" w:hAnsi="Arial" w:cs="Arial"/>
          <w:b/>
          <w:bCs/>
        </w:rPr>
        <w:t xml:space="preserve"> DE RESOLUÇÃO C</w:t>
      </w:r>
      <w:r w:rsidR="00A307F4" w:rsidRPr="000E721C">
        <w:rPr>
          <w:rFonts w:ascii="Arial" w:eastAsia="Times New Roman" w:hAnsi="Arial" w:cs="Arial"/>
          <w:b/>
          <w:bCs/>
        </w:rPr>
        <w:t>NRH Nº XX, DE XX DE XXXX DE 2017</w:t>
      </w:r>
    </w:p>
    <w:p w:rsidR="00326261" w:rsidRDefault="00326261" w:rsidP="00501EB7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</w:rPr>
      </w:pPr>
    </w:p>
    <w:p w:rsidR="00326261" w:rsidRPr="00326261" w:rsidRDefault="00326261" w:rsidP="00326261">
      <w:pPr>
        <w:tabs>
          <w:tab w:val="left" w:pos="0"/>
        </w:tabs>
        <w:autoSpaceDE w:val="0"/>
        <w:spacing w:after="120" w:line="240" w:lineRule="exact"/>
        <w:ind w:right="425"/>
        <w:jc w:val="center"/>
        <w:rPr>
          <w:rFonts w:ascii="Calibri" w:hAnsi="Calibri"/>
          <w:sz w:val="22"/>
          <w:szCs w:val="22"/>
          <w:lang w:eastAsia="en-US"/>
        </w:rPr>
      </w:pPr>
      <w:r w:rsidRPr="00326261">
        <w:rPr>
          <w:rFonts w:ascii="Calibri" w:hAnsi="Calibri"/>
          <w:i/>
          <w:sz w:val="20"/>
          <w:szCs w:val="20"/>
          <w:lang w:eastAsia="en-US"/>
        </w:rPr>
        <w:t>(</w:t>
      </w:r>
      <w:del w:id="0" w:author="mma" w:date="2017-08-30T11:25:00Z">
        <w:r w:rsidRPr="00326261" w:rsidDel="00CB09B6">
          <w:rPr>
            <w:rFonts w:ascii="Calibri" w:hAnsi="Calibri"/>
            <w:i/>
            <w:sz w:val="20"/>
            <w:szCs w:val="20"/>
            <w:lang w:eastAsia="en-US"/>
          </w:rPr>
          <w:delText xml:space="preserve">CTCOB </w:delText>
        </w:r>
      </w:del>
      <w:ins w:id="1" w:author="mma" w:date="2017-08-30T11:25:00Z">
        <w:r w:rsidR="00CB09B6">
          <w:rPr>
            <w:rFonts w:ascii="Calibri" w:hAnsi="Calibri"/>
            <w:i/>
            <w:sz w:val="20"/>
            <w:szCs w:val="20"/>
            <w:lang w:eastAsia="en-US"/>
          </w:rPr>
          <w:t>CTIL</w:t>
        </w:r>
        <w:r w:rsidR="00CB09B6" w:rsidRPr="00326261">
          <w:rPr>
            <w:rFonts w:ascii="Calibri" w:hAnsi="Calibri"/>
            <w:i/>
            <w:sz w:val="20"/>
            <w:szCs w:val="20"/>
            <w:lang w:eastAsia="en-US"/>
          </w:rPr>
          <w:t xml:space="preserve"> </w:t>
        </w:r>
      </w:ins>
      <w:del w:id="2" w:author="mma" w:date="2017-08-30T11:25:00Z">
        <w:r w:rsidRPr="00326261" w:rsidDel="00CB09B6">
          <w:rPr>
            <w:rFonts w:ascii="Calibri" w:hAnsi="Calibri"/>
            <w:i/>
            <w:sz w:val="20"/>
            <w:szCs w:val="20"/>
            <w:lang w:eastAsia="en-US"/>
          </w:rPr>
          <w:delText xml:space="preserve">96ª </w:delText>
        </w:r>
      </w:del>
      <w:ins w:id="3" w:author="mma" w:date="2017-08-30T11:25:00Z">
        <w:r w:rsidR="00CB09B6">
          <w:rPr>
            <w:rFonts w:ascii="Calibri" w:hAnsi="Calibri"/>
            <w:i/>
            <w:sz w:val="20"/>
            <w:szCs w:val="20"/>
            <w:lang w:eastAsia="en-US"/>
          </w:rPr>
          <w:t>140</w:t>
        </w:r>
        <w:r w:rsidR="00CB09B6" w:rsidRPr="00326261">
          <w:rPr>
            <w:rFonts w:ascii="Calibri" w:hAnsi="Calibri"/>
            <w:i/>
            <w:sz w:val="20"/>
            <w:szCs w:val="20"/>
            <w:lang w:eastAsia="en-US"/>
          </w:rPr>
          <w:t xml:space="preserve">ª </w:t>
        </w:r>
      </w:ins>
      <w:r w:rsidRPr="00326261">
        <w:rPr>
          <w:rFonts w:ascii="Calibri" w:hAnsi="Calibri"/>
          <w:i/>
          <w:sz w:val="20"/>
          <w:szCs w:val="20"/>
          <w:lang w:eastAsia="en-US"/>
        </w:rPr>
        <w:t>REUNIÃO)</w:t>
      </w:r>
    </w:p>
    <w:p w:rsidR="00501EB7" w:rsidRPr="00772FCF" w:rsidRDefault="00501EB7" w:rsidP="00501EB7">
      <w:pPr>
        <w:autoSpaceDE w:val="0"/>
        <w:autoSpaceDN w:val="0"/>
        <w:adjustRightInd w:val="0"/>
        <w:jc w:val="center"/>
        <w:rPr>
          <w:rFonts w:ascii="TimesNewRomanPS-ItalicMT" w:eastAsia="Times New Roman" w:hAnsi="TimesNewRomanPS-ItalicMT" w:cs="TimesNewRomanPS-ItalicMT"/>
          <w:i/>
          <w:iCs/>
          <w:sz w:val="20"/>
          <w:szCs w:val="20"/>
        </w:rPr>
      </w:pPr>
    </w:p>
    <w:p w:rsidR="00501EB7" w:rsidRPr="000E721C" w:rsidRDefault="00501EB7" w:rsidP="00501EB7">
      <w:pPr>
        <w:autoSpaceDE w:val="0"/>
        <w:autoSpaceDN w:val="0"/>
        <w:adjustRightInd w:val="0"/>
        <w:ind w:left="3402"/>
        <w:jc w:val="both"/>
        <w:rPr>
          <w:rFonts w:eastAsia="Times New Roman"/>
        </w:rPr>
      </w:pPr>
      <w:r w:rsidRPr="000E721C">
        <w:rPr>
          <w:rFonts w:eastAsia="Times New Roman"/>
        </w:rPr>
        <w:t xml:space="preserve">Define </w:t>
      </w:r>
      <w:del w:id="4" w:author="mma" w:date="2017-08-30T11:25:00Z">
        <w:r w:rsidRPr="000E721C" w:rsidDel="00CB09B6">
          <w:rPr>
            <w:rFonts w:eastAsia="Times New Roman"/>
          </w:rPr>
          <w:delText xml:space="preserve">os valores </w:delText>
        </w:r>
      </w:del>
      <w:ins w:id="5" w:author="mma" w:date="2017-08-30T11:24:00Z">
        <w:r w:rsidR="00CE17CD">
          <w:rPr>
            <w:rFonts w:eastAsia="Times New Roman"/>
          </w:rPr>
          <w:t xml:space="preserve">mecanismos </w:t>
        </w:r>
      </w:ins>
      <w:ins w:id="6" w:author="mma" w:date="2017-08-30T11:25:00Z">
        <w:r w:rsidR="00CB09B6">
          <w:rPr>
            <w:rFonts w:eastAsia="Times New Roman"/>
          </w:rPr>
          <w:t>e</w:t>
        </w:r>
        <w:r w:rsidR="00CB09B6" w:rsidRPr="000E721C">
          <w:rPr>
            <w:rFonts w:eastAsia="Times New Roman"/>
          </w:rPr>
          <w:t xml:space="preserve"> valores </w:t>
        </w:r>
      </w:ins>
      <w:del w:id="7" w:author="mma" w:date="2017-08-30T11:24:00Z">
        <w:r w:rsidRPr="000E721C" w:rsidDel="00CE17CD">
          <w:rPr>
            <w:rFonts w:eastAsia="Times New Roman"/>
          </w:rPr>
          <w:delText>a serem cobrados</w:delText>
        </w:r>
      </w:del>
      <w:ins w:id="8" w:author="mma" w:date="2017-08-30T11:24:00Z">
        <w:r w:rsidR="00CE17CD">
          <w:rPr>
            <w:rFonts w:eastAsia="Times New Roman"/>
          </w:rPr>
          <w:t>de cobrança</w:t>
        </w:r>
      </w:ins>
      <w:r w:rsidRPr="000E721C">
        <w:rPr>
          <w:rFonts w:eastAsia="Times New Roman"/>
        </w:rPr>
        <w:t xml:space="preserve"> pelo uso de recursos hídricos de domínio da União </w:t>
      </w:r>
      <w:r w:rsidR="000539C7" w:rsidRPr="000E721C">
        <w:rPr>
          <w:rFonts w:eastAsia="Times New Roman"/>
        </w:rPr>
        <w:t>inseridos em</w:t>
      </w:r>
      <w:r w:rsidR="0038015F" w:rsidRPr="000E721C">
        <w:rPr>
          <w:rFonts w:eastAsia="Times New Roman"/>
        </w:rPr>
        <w:t xml:space="preserve"> unidades estaduais de gerenciamento de recursos hídricos</w:t>
      </w:r>
      <w:ins w:id="9" w:author="mma" w:date="2017-08-30T11:16:00Z">
        <w:r w:rsidR="007F6D6D">
          <w:rPr>
            <w:rFonts w:eastAsia="Times New Roman"/>
          </w:rPr>
          <w:t>,</w:t>
        </w:r>
      </w:ins>
      <w:ins w:id="10" w:author="mma" w:date="2017-08-30T11:17:00Z">
        <w:r w:rsidR="007F6D6D">
          <w:rPr>
            <w:rFonts w:eastAsia="Times New Roman"/>
          </w:rPr>
          <w:t xml:space="preserve"> a sua aplicação</w:t>
        </w:r>
      </w:ins>
      <w:ins w:id="11" w:author="mma" w:date="2017-08-30T11:16:00Z">
        <w:r w:rsidR="007F6D6D">
          <w:rPr>
            <w:rFonts w:eastAsia="Times New Roman"/>
          </w:rPr>
          <w:t xml:space="preserve"> e outros procedimentos.</w:t>
        </w:r>
      </w:ins>
      <w:del w:id="12" w:author="mma" w:date="2017-08-30T11:16:00Z">
        <w:r w:rsidR="000539C7" w:rsidRPr="000E721C" w:rsidDel="007F6D6D">
          <w:rPr>
            <w:rFonts w:eastAsia="Times New Roman"/>
          </w:rPr>
          <w:delText>.</w:delText>
        </w:r>
      </w:del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</w:rPr>
        <w:t xml:space="preserve">O </w:t>
      </w:r>
      <w:r w:rsidRPr="000E721C">
        <w:rPr>
          <w:rFonts w:eastAsia="Times New Roman"/>
          <w:b/>
          <w:bCs/>
        </w:rPr>
        <w:t>CONSELHO NACIONAL DE RECURSOS HÍDRICOS - CNRH</w:t>
      </w:r>
      <w:r w:rsidRPr="000E721C">
        <w:rPr>
          <w:rFonts w:eastAsia="Times New Roman"/>
        </w:rPr>
        <w:t>, no uso das competências que lhe são conferidas pelas Leis n</w:t>
      </w:r>
      <w:r w:rsidRPr="000E721C">
        <w:rPr>
          <w:rFonts w:eastAsia="Times New Roman"/>
          <w:vertAlign w:val="superscript"/>
        </w:rPr>
        <w:t>os</w:t>
      </w:r>
      <w:r w:rsidRPr="000E721C">
        <w:rPr>
          <w:rFonts w:eastAsia="Times New Roman"/>
        </w:rPr>
        <w:t xml:space="preserve"> 9.433, de 8 de janeiro de 1997, 9.984, de 17 de julho de 2000, e 12.334, de 20 de setembro de 2010, e tendo em vista o disposto no seu Regimento Interno, anexo à Portaria nº 437, de 8 de novembro de 2013, e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</w:rPr>
        <w:t>Considerando a diretriz geral de ação para implementação da Política Nacional de Recursos Hídricos de adequação da gestão de recursos hídricos às diversidades físicas, bióticas, demográficas, econômicas, sociais e culturais das diversas regiões do País;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</w:rPr>
        <w:t>Considerando o art. 4º da Lei nº 9.433, de 1997, que a União articular-se-á com os Estados tendo em vista o gerenciamento dos recursos hídricos de interesse comum;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</w:rPr>
        <w:t>Considerando a competência do CNRH para estabelecer diretrizes complementares para a implementação da Política Nacional de Recursos Hídricos, aplicação de seus instrumentos e a atuação do Sistema Nacional de Gerenciamento de Recursos Hídricos;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</w:rPr>
        <w:t>Considerando a competência do CNRH para estabelecer critérios gerais para a cobrança pelo uso de recursos hídricos;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</w:rPr>
        <w:t>Considerando que compete aos Comitês de Bacia Hidrográfica estabelecer os mecanismos de cobrança pelo uso de recursos hídricos e sugerir os valores a serem cobrados;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</w:rPr>
        <w:t>Considerando a competência do CNRH para definir os valores a serem cobrados pelo uso de recursos hídricos de domínio da União, com base nos mecanismos e quantitativos sugeridos pelos Comitês de Bacia Hidrográfica;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Default="00501EB7" w:rsidP="00501EB7">
      <w:pPr>
        <w:autoSpaceDE w:val="0"/>
        <w:autoSpaceDN w:val="0"/>
        <w:adjustRightInd w:val="0"/>
        <w:jc w:val="both"/>
        <w:rPr>
          <w:ins w:id="13" w:author="mma" w:date="2017-08-30T10:24:00Z"/>
          <w:rFonts w:eastAsia="Times New Roman"/>
        </w:rPr>
      </w:pPr>
      <w:r w:rsidRPr="000E721C">
        <w:rPr>
          <w:rFonts w:eastAsia="Times New Roman"/>
        </w:rPr>
        <w:t>Considerando a Resolução CNRH nº 109, de 13 de abril de 2010, que cria Unidades de Gestão de Recursos Hídricos de Bacias Hidrográficas de rios de domínio da União-</w:t>
      </w:r>
      <w:proofErr w:type="spellStart"/>
      <w:del w:id="14" w:author="mma" w:date="2017-08-30T11:12:00Z">
        <w:r w:rsidRPr="000E721C" w:rsidDel="00F455FE">
          <w:rPr>
            <w:rFonts w:eastAsia="Times New Roman"/>
          </w:rPr>
          <w:delText xml:space="preserve"> </w:delText>
        </w:r>
      </w:del>
      <w:r w:rsidRPr="000E721C">
        <w:rPr>
          <w:rFonts w:eastAsia="Times New Roman"/>
        </w:rPr>
        <w:t>UGRHs</w:t>
      </w:r>
      <w:proofErr w:type="spellEnd"/>
      <w:r w:rsidRPr="000E721C">
        <w:rPr>
          <w:rFonts w:eastAsia="Times New Roman"/>
        </w:rPr>
        <w:t xml:space="preserve"> e estabelece procedimentos complementares para a criação e acompanhamen</w:t>
      </w:r>
      <w:r w:rsidR="004513E3">
        <w:rPr>
          <w:rFonts w:eastAsia="Times New Roman"/>
        </w:rPr>
        <w:t xml:space="preserve">to dos comitês de bacia; </w:t>
      </w:r>
    </w:p>
    <w:p w:rsidR="004513E3" w:rsidRDefault="004513E3" w:rsidP="00501EB7">
      <w:pPr>
        <w:autoSpaceDE w:val="0"/>
        <w:autoSpaceDN w:val="0"/>
        <w:adjustRightInd w:val="0"/>
        <w:jc w:val="both"/>
        <w:rPr>
          <w:ins w:id="15" w:author="mma" w:date="2017-08-30T10:24:00Z"/>
          <w:rFonts w:eastAsia="Times New Roman"/>
        </w:rPr>
      </w:pPr>
    </w:p>
    <w:p w:rsidR="004513E3" w:rsidRPr="004513E3" w:rsidRDefault="004513E3" w:rsidP="004513E3">
      <w:pPr>
        <w:autoSpaceDE w:val="0"/>
        <w:autoSpaceDN w:val="0"/>
        <w:adjustRightInd w:val="0"/>
        <w:jc w:val="both"/>
        <w:rPr>
          <w:ins w:id="16" w:author="mma" w:date="2017-08-30T10:24:00Z"/>
          <w:rFonts w:eastAsia="Times New Roman"/>
        </w:rPr>
      </w:pPr>
      <w:ins w:id="17" w:author="mma" w:date="2017-08-30T10:24:00Z">
        <w:r w:rsidRPr="004513E3">
          <w:rPr>
            <w:rFonts w:eastAsia="Times New Roman"/>
          </w:rPr>
          <w:t xml:space="preserve">Considerando que o </w:t>
        </w:r>
        <w:r w:rsidRPr="004513E3">
          <w:rPr>
            <w:rFonts w:eastAsia="Times New Roman"/>
            <w:b/>
          </w:rPr>
          <w:t>§ 1º</w:t>
        </w:r>
        <w:r w:rsidRPr="004513E3">
          <w:rPr>
            <w:rFonts w:eastAsia="Times New Roman"/>
          </w:rPr>
          <w:t xml:space="preserve"> do art. 2 da Resolução CNRH </w:t>
        </w:r>
        <w:r w:rsidRPr="004513E3">
          <w:rPr>
            <w:rFonts w:eastAsia="Times New Roman"/>
            <w:sz w:val="22"/>
            <w:rPrChange w:id="18" w:author="mma" w:date="2017-08-30T10:24:00Z">
              <w:rPr>
                <w:rFonts w:eastAsia="Times New Roman"/>
              </w:rPr>
            </w:rPrChange>
          </w:rPr>
          <w:t>n</w:t>
        </w:r>
        <w:r>
          <w:rPr>
            <w:rFonts w:eastAsia="Times New Roman"/>
            <w:sz w:val="22"/>
          </w:rPr>
          <w:t xml:space="preserve">º </w:t>
        </w:r>
        <w:r w:rsidRPr="004513E3">
          <w:rPr>
            <w:rFonts w:eastAsia="Times New Roman"/>
            <w:sz w:val="22"/>
            <w:rPrChange w:id="19" w:author="mma" w:date="2017-08-30T10:24:00Z">
              <w:rPr>
                <w:rFonts w:eastAsia="Times New Roman"/>
              </w:rPr>
            </w:rPrChange>
          </w:rPr>
          <w:t>109</w:t>
        </w:r>
        <w:r w:rsidRPr="004513E3">
          <w:rPr>
            <w:rFonts w:eastAsia="Times New Roman"/>
          </w:rPr>
          <w:t xml:space="preserve">/2010, a UGRH pode abranger a totalidade de uma bacia hidrográfica; </w:t>
        </w:r>
        <w:proofErr w:type="spellStart"/>
        <w:r w:rsidRPr="004513E3">
          <w:rPr>
            <w:rFonts w:eastAsia="Times New Roman"/>
          </w:rPr>
          <w:t>sub-bacia</w:t>
        </w:r>
        <w:proofErr w:type="spellEnd"/>
        <w:r w:rsidRPr="004513E3">
          <w:rPr>
            <w:rFonts w:eastAsia="Times New Roman"/>
          </w:rPr>
          <w:t xml:space="preserve"> hidrográfica de tributário do curso de água principal da bacia, ou de tributário desse tributário; ou grupo de bacias ou </w:t>
        </w:r>
        <w:proofErr w:type="spellStart"/>
        <w:r w:rsidRPr="004513E3">
          <w:rPr>
            <w:rFonts w:eastAsia="Times New Roman"/>
          </w:rPr>
          <w:t>sub</w:t>
        </w:r>
        <w:r>
          <w:rPr>
            <w:rFonts w:eastAsia="Times New Roman"/>
          </w:rPr>
          <w:t>-bacias</w:t>
        </w:r>
        <w:proofErr w:type="spellEnd"/>
        <w:r>
          <w:rPr>
            <w:rFonts w:eastAsia="Times New Roman"/>
          </w:rPr>
          <w:t xml:space="preserve"> hidrográficas contíguas;</w:t>
        </w:r>
      </w:ins>
    </w:p>
    <w:p w:rsidR="004513E3" w:rsidRPr="000E721C" w:rsidRDefault="004513E3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CA3B5F" w:rsidDel="004513E3" w:rsidRDefault="00501EB7" w:rsidP="00501EB7">
      <w:pPr>
        <w:autoSpaceDE w:val="0"/>
        <w:autoSpaceDN w:val="0"/>
        <w:adjustRightInd w:val="0"/>
        <w:jc w:val="both"/>
        <w:rPr>
          <w:del w:id="20" w:author="mma" w:date="2017-08-30T10:25:00Z"/>
          <w:rFonts w:eastAsia="Times New Roman"/>
        </w:rPr>
      </w:pPr>
      <w:r w:rsidRPr="000E721C">
        <w:rPr>
          <w:rFonts w:eastAsia="Times New Roman"/>
        </w:rPr>
        <w:lastRenderedPageBreak/>
        <w:t>Considerando a macro diretriz do Plano Nacional de Recursos Hídricos de estabelecer e aperfeiçoar o sistema de cobrança pelo uso de recurso</w:t>
      </w:r>
      <w:r w:rsidR="004513E3">
        <w:rPr>
          <w:rFonts w:eastAsia="Times New Roman"/>
        </w:rPr>
        <w:t>s</w:t>
      </w:r>
      <w:r w:rsidRPr="000E721C">
        <w:rPr>
          <w:rFonts w:eastAsia="Times New Roman"/>
        </w:rPr>
        <w:t xml:space="preserve"> hídricos, adequando as peculiaridades regionais, e de forma negociada, aos comitês, aos órgãos gestores e aos usuários, destinando a aplicação</w:t>
      </w:r>
      <w:r w:rsidR="004513E3">
        <w:rPr>
          <w:rFonts w:eastAsia="Times New Roman"/>
        </w:rPr>
        <w:t xml:space="preserve"> dos recursos à bacia de origem; </w:t>
      </w:r>
      <w:del w:id="21" w:author="mma" w:date="2017-08-30T10:25:00Z">
        <w:r w:rsidR="004513E3" w:rsidDel="004513E3">
          <w:rPr>
            <w:rFonts w:eastAsia="Times New Roman"/>
          </w:rPr>
          <w:delText>e</w:delText>
        </w:r>
      </w:del>
    </w:p>
    <w:p w:rsidR="00CA3B5F" w:rsidDel="004513E3" w:rsidRDefault="00CA3B5F" w:rsidP="00501EB7">
      <w:pPr>
        <w:autoSpaceDE w:val="0"/>
        <w:autoSpaceDN w:val="0"/>
        <w:adjustRightInd w:val="0"/>
        <w:jc w:val="both"/>
        <w:rPr>
          <w:del w:id="22" w:author="mma" w:date="2017-08-30T10:25:00Z"/>
          <w:rFonts w:eastAsia="Times New Roman"/>
        </w:rPr>
      </w:pPr>
    </w:p>
    <w:p w:rsidR="00CA3B5F" w:rsidDel="004513E3" w:rsidRDefault="004513E3" w:rsidP="00501EB7">
      <w:pPr>
        <w:autoSpaceDE w:val="0"/>
        <w:autoSpaceDN w:val="0"/>
        <w:adjustRightInd w:val="0"/>
        <w:jc w:val="both"/>
        <w:rPr>
          <w:del w:id="23" w:author="mma" w:date="2017-08-30T10:24:00Z"/>
          <w:rFonts w:eastAsia="Times New Roman"/>
        </w:rPr>
      </w:pPr>
      <w:del w:id="24" w:author="mma" w:date="2017-08-30T10:24:00Z">
        <w:r w:rsidRPr="004513E3" w:rsidDel="004513E3">
          <w:rPr>
            <w:rFonts w:eastAsia="Times New Roman"/>
            <w:highlight w:val="yellow"/>
          </w:rPr>
          <w:delText xml:space="preserve">Considerando </w:delText>
        </w:r>
      </w:del>
      <w:del w:id="25" w:author="mma" w:date="2017-08-30T10:22:00Z">
        <w:r w:rsidRPr="004513E3" w:rsidDel="004513E3">
          <w:rPr>
            <w:rFonts w:eastAsia="Times New Roman"/>
            <w:highlight w:val="yellow"/>
          </w:rPr>
          <w:delText xml:space="preserve">a abrangência de  </w:delText>
        </w:r>
        <w:r w:rsidR="00CA3B5F" w:rsidRPr="004513E3" w:rsidDel="004513E3">
          <w:rPr>
            <w:rFonts w:eastAsia="Times New Roman"/>
            <w:highlight w:val="yellow"/>
          </w:rPr>
          <w:delText xml:space="preserve">UGRH </w:delText>
        </w:r>
        <w:r w:rsidRPr="004513E3" w:rsidDel="004513E3">
          <w:rPr>
            <w:rFonts w:eastAsia="Times New Roman"/>
            <w:highlight w:val="yellow"/>
          </w:rPr>
          <w:delText>estabelecid</w:delText>
        </w:r>
        <w:r w:rsidDel="004513E3">
          <w:rPr>
            <w:rFonts w:eastAsia="Times New Roman"/>
            <w:highlight w:val="yellow"/>
          </w:rPr>
          <w:delText>a</w:delText>
        </w:r>
      </w:del>
      <w:del w:id="26" w:author="mma" w:date="2017-08-30T10:20:00Z">
        <w:r w:rsidRPr="004513E3" w:rsidDel="004513E3">
          <w:rPr>
            <w:rFonts w:eastAsia="Times New Roman"/>
            <w:highlight w:val="yellow"/>
          </w:rPr>
          <w:delText>o</w:delText>
        </w:r>
      </w:del>
      <w:del w:id="27" w:author="mma" w:date="2017-08-30T10:22:00Z">
        <w:r w:rsidRPr="004513E3" w:rsidDel="004513E3">
          <w:rPr>
            <w:rFonts w:eastAsia="Times New Roman"/>
            <w:highlight w:val="yellow"/>
          </w:rPr>
          <w:delText xml:space="preserve"> no </w:delText>
        </w:r>
      </w:del>
      <w:del w:id="28" w:author="mma" w:date="2017-08-30T10:24:00Z">
        <w:r w:rsidRPr="004513E3" w:rsidDel="004513E3">
          <w:rPr>
            <w:rFonts w:eastAsia="Times New Roman"/>
            <w:highlight w:val="yellow"/>
          </w:rPr>
          <w:delText>art. 2 da Resolução CNRH 109/2010</w:delText>
        </w:r>
      </w:del>
      <w:del w:id="29" w:author="mma" w:date="2017-08-30T10:21:00Z">
        <w:r w:rsidRPr="004513E3" w:rsidDel="004513E3">
          <w:rPr>
            <w:rFonts w:eastAsia="Times New Roman"/>
            <w:highlight w:val="yellow"/>
          </w:rPr>
          <w:delText xml:space="preserve">, </w:delText>
        </w:r>
      </w:del>
      <w:del w:id="30" w:author="mma" w:date="2017-08-30T10:20:00Z">
        <w:r w:rsidR="00CA3B5F" w:rsidRPr="004513E3" w:rsidDel="004513E3">
          <w:rPr>
            <w:rFonts w:eastAsia="Times New Roman"/>
            <w:highlight w:val="yellow"/>
          </w:rPr>
          <w:delText>pode</w:delText>
        </w:r>
      </w:del>
      <w:del w:id="31" w:author="mma" w:date="2017-08-30T10:24:00Z">
        <w:r w:rsidR="00CA3B5F" w:rsidRPr="004513E3" w:rsidDel="004513E3">
          <w:rPr>
            <w:rFonts w:eastAsia="Times New Roman"/>
            <w:highlight w:val="yellow"/>
          </w:rPr>
          <w:delText xml:space="preserve"> </w:delText>
        </w:r>
        <w:r w:rsidDel="004513E3">
          <w:rPr>
            <w:rFonts w:eastAsia="Times New Roman"/>
            <w:highlight w:val="yellow"/>
          </w:rPr>
          <w:delText>a</w:delText>
        </w:r>
        <w:r w:rsidRPr="004513E3" w:rsidDel="004513E3">
          <w:rPr>
            <w:rFonts w:eastAsia="Times New Roman"/>
            <w:highlight w:val="yellow"/>
          </w:rPr>
          <w:delText xml:space="preserve"> UGRH </w:delText>
        </w:r>
        <w:r w:rsidDel="004513E3">
          <w:rPr>
            <w:rFonts w:eastAsia="Times New Roman"/>
            <w:highlight w:val="yellow"/>
          </w:rPr>
          <w:delText xml:space="preserve">pode abranger </w:delText>
        </w:r>
      </w:del>
      <w:del w:id="32" w:author="mma" w:date="2017-08-30T10:21:00Z">
        <w:r w:rsidR="00CA3B5F" w:rsidRPr="004513E3" w:rsidDel="004513E3">
          <w:rPr>
            <w:rFonts w:eastAsia="Times New Roman"/>
            <w:highlight w:val="yellow"/>
          </w:rPr>
          <w:delText xml:space="preserve">abranger: </w:delText>
        </w:r>
      </w:del>
      <w:del w:id="33" w:author="mma" w:date="2017-08-30T10:23:00Z">
        <w:r w:rsidR="00CA3B5F" w:rsidRPr="004513E3" w:rsidDel="004513E3">
          <w:rPr>
            <w:rFonts w:eastAsia="Times New Roman"/>
            <w:highlight w:val="yellow"/>
          </w:rPr>
          <w:delText xml:space="preserve">I - </w:delText>
        </w:r>
      </w:del>
      <w:del w:id="34" w:author="mma" w:date="2017-08-30T10:24:00Z">
        <w:r w:rsidR="00CA3B5F" w:rsidRPr="004513E3" w:rsidDel="004513E3">
          <w:rPr>
            <w:rFonts w:eastAsia="Times New Roman"/>
            <w:highlight w:val="yellow"/>
          </w:rPr>
          <w:delText xml:space="preserve">a totalidade de uma bacia hidrográfica; </w:delText>
        </w:r>
      </w:del>
      <w:del w:id="35" w:author="mma" w:date="2017-08-30T10:23:00Z">
        <w:r w:rsidR="00CA3B5F" w:rsidRPr="004513E3" w:rsidDel="004513E3">
          <w:rPr>
            <w:rFonts w:eastAsia="Times New Roman"/>
            <w:highlight w:val="yellow"/>
          </w:rPr>
          <w:delText xml:space="preserve">II - </w:delText>
        </w:r>
      </w:del>
      <w:del w:id="36" w:author="mma" w:date="2017-08-30T10:24:00Z">
        <w:r w:rsidR="00CA3B5F" w:rsidRPr="004513E3" w:rsidDel="004513E3">
          <w:rPr>
            <w:rFonts w:eastAsia="Times New Roman"/>
            <w:highlight w:val="yellow"/>
          </w:rPr>
          <w:delText>sub-bacia hidrográfica de tributário do curso de água principal da bacia, ou de tributário desse tributário; ou</w:delText>
        </w:r>
      </w:del>
    </w:p>
    <w:p w:rsidR="00CA3B5F" w:rsidDel="004513E3" w:rsidRDefault="00CA3B5F" w:rsidP="00501EB7">
      <w:pPr>
        <w:autoSpaceDE w:val="0"/>
        <w:autoSpaceDN w:val="0"/>
        <w:adjustRightInd w:val="0"/>
        <w:jc w:val="both"/>
        <w:rPr>
          <w:del w:id="37" w:author="mma" w:date="2017-08-30T10:25:00Z"/>
          <w:rFonts w:eastAsia="Times New Roman"/>
        </w:rPr>
      </w:pPr>
    </w:p>
    <w:p w:rsidR="00CA3B5F" w:rsidDel="004513E3" w:rsidRDefault="00CA3B5F" w:rsidP="00501EB7">
      <w:pPr>
        <w:autoSpaceDE w:val="0"/>
        <w:autoSpaceDN w:val="0"/>
        <w:adjustRightInd w:val="0"/>
        <w:jc w:val="both"/>
        <w:rPr>
          <w:del w:id="38" w:author="mma" w:date="2017-08-30T10:25:00Z"/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</w:rPr>
        <w:t xml:space="preserve"> resolve: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EA323C" w:rsidRPr="00EA323C" w:rsidRDefault="00501EB7" w:rsidP="00EA323C">
      <w:pPr>
        <w:autoSpaceDE w:val="0"/>
        <w:autoSpaceDN w:val="0"/>
        <w:adjustRightInd w:val="0"/>
        <w:jc w:val="both"/>
        <w:rPr>
          <w:ins w:id="39" w:author="mma" w:date="2017-08-30T11:00:00Z"/>
          <w:rFonts w:eastAsia="Times New Roman"/>
        </w:rPr>
      </w:pPr>
      <w:r w:rsidRPr="000E721C">
        <w:rPr>
          <w:rFonts w:eastAsia="Times New Roman"/>
          <w:b/>
        </w:rPr>
        <w:t>Art. 1º</w:t>
      </w:r>
      <w:r w:rsidRPr="000E721C">
        <w:rPr>
          <w:rFonts w:eastAsia="Times New Roman"/>
        </w:rPr>
        <w:t xml:space="preserve"> Definir os valores a serem cobrados pelo uso de recursos hídricos de domínio da União em áreas </w:t>
      </w:r>
      <w:r w:rsidR="000539C7" w:rsidRPr="000E721C">
        <w:rPr>
          <w:rFonts w:eastAsia="Times New Roman"/>
        </w:rPr>
        <w:t>inseridas em</w:t>
      </w:r>
      <w:r w:rsidRPr="000E721C">
        <w:rPr>
          <w:rFonts w:eastAsia="Times New Roman"/>
        </w:rPr>
        <w:t xml:space="preserve"> unidades estaduais de gerenciamento de recursos hídricos</w:t>
      </w:r>
      <w:ins w:id="40" w:author="mma" w:date="2017-08-30T11:00:00Z">
        <w:r w:rsidR="00EA323C">
          <w:rPr>
            <w:rFonts w:eastAsia="Times New Roman"/>
          </w:rPr>
          <w:t xml:space="preserve">, </w:t>
        </w:r>
        <w:r w:rsidR="00EA323C" w:rsidRPr="00EA323C">
          <w:rPr>
            <w:rFonts w:eastAsia="Times New Roman"/>
          </w:rPr>
          <w:t>cuja cobrança pelo uso de recursos hídricos de domínio estadual estiver implementada.</w:t>
        </w:r>
      </w:ins>
    </w:p>
    <w:p w:rsidR="00501EB7" w:rsidRDefault="00501EB7" w:rsidP="00501EB7">
      <w:pPr>
        <w:autoSpaceDE w:val="0"/>
        <w:autoSpaceDN w:val="0"/>
        <w:adjustRightInd w:val="0"/>
        <w:jc w:val="both"/>
        <w:rPr>
          <w:ins w:id="41" w:author="mma" w:date="2017-08-30T10:59:00Z"/>
          <w:rFonts w:eastAsia="Times New Roman"/>
        </w:rPr>
      </w:pPr>
      <w:del w:id="42" w:author="mma" w:date="2017-08-30T11:00:00Z">
        <w:r w:rsidRPr="000E721C" w:rsidDel="00EA323C">
          <w:rPr>
            <w:rFonts w:eastAsia="Times New Roman"/>
          </w:rPr>
          <w:delText>.</w:delText>
        </w:r>
      </w:del>
    </w:p>
    <w:p w:rsidR="008857CE" w:rsidRPr="008857CE" w:rsidRDefault="008857CE" w:rsidP="008857CE">
      <w:pPr>
        <w:autoSpaceDE w:val="0"/>
        <w:autoSpaceDN w:val="0"/>
        <w:adjustRightInd w:val="0"/>
        <w:jc w:val="both"/>
        <w:rPr>
          <w:ins w:id="43" w:author="mma" w:date="2017-08-30T10:29:00Z"/>
          <w:rFonts w:eastAsia="Times New Roman"/>
        </w:rPr>
      </w:pPr>
      <w:ins w:id="44" w:author="mma" w:date="2017-08-30T10:29:00Z">
        <w:r>
          <w:rPr>
            <w:rFonts w:eastAsia="Times New Roman"/>
          </w:rPr>
          <w:t xml:space="preserve">Parágrafo Único: Entende-se como </w:t>
        </w:r>
        <w:r w:rsidRPr="008857CE">
          <w:rPr>
            <w:rFonts w:eastAsia="Times New Roman"/>
          </w:rPr>
          <w:t>unidades estaduais de gerenciamento de recursos hídrico</w:t>
        </w:r>
        <w:r>
          <w:rPr>
            <w:rFonts w:eastAsia="Times New Roman"/>
          </w:rPr>
          <w:t>s</w:t>
        </w:r>
      </w:ins>
      <w:ins w:id="45" w:author="mma" w:date="2017-08-30T10:32:00Z">
        <w:r w:rsidR="0020442C">
          <w:rPr>
            <w:rFonts w:eastAsia="Times New Roman"/>
          </w:rPr>
          <w:t>,</w:t>
        </w:r>
        <w:r>
          <w:rPr>
            <w:rFonts w:eastAsia="Times New Roman"/>
          </w:rPr>
          <w:t xml:space="preserve"> </w:t>
        </w:r>
      </w:ins>
      <w:ins w:id="46" w:author="mma" w:date="2017-08-30T10:29:00Z">
        <w:r w:rsidRPr="008857CE">
          <w:rPr>
            <w:rFonts w:eastAsia="Times New Roman"/>
          </w:rPr>
          <w:t>a total</w:t>
        </w:r>
        <w:r w:rsidR="0020442C">
          <w:rPr>
            <w:rFonts w:eastAsia="Times New Roman"/>
          </w:rPr>
          <w:t>idade de uma bacia hidrográfica,</w:t>
        </w:r>
        <w:r w:rsidRPr="008857CE">
          <w:rPr>
            <w:rFonts w:eastAsia="Times New Roman"/>
          </w:rPr>
          <w:t xml:space="preserve"> </w:t>
        </w:r>
        <w:proofErr w:type="spellStart"/>
        <w:r w:rsidRPr="008857CE">
          <w:rPr>
            <w:rFonts w:eastAsia="Times New Roman"/>
          </w:rPr>
          <w:t>sub-bacia</w:t>
        </w:r>
        <w:proofErr w:type="spellEnd"/>
        <w:r w:rsidRPr="008857CE">
          <w:rPr>
            <w:rFonts w:eastAsia="Times New Roman"/>
          </w:rPr>
          <w:t xml:space="preserve"> hidrográfica de tributário do curso de água principal da bacia, ou</w:t>
        </w:r>
        <w:r w:rsidR="0020442C">
          <w:rPr>
            <w:rFonts w:eastAsia="Times New Roman"/>
          </w:rPr>
          <w:t xml:space="preserve"> de tributário desse tributário,</w:t>
        </w:r>
        <w:r w:rsidRPr="008857CE">
          <w:rPr>
            <w:rFonts w:eastAsia="Times New Roman"/>
          </w:rPr>
          <w:t xml:space="preserve"> ou grupo de bacias ou </w:t>
        </w:r>
        <w:proofErr w:type="spellStart"/>
        <w:r w:rsidRPr="008857CE">
          <w:rPr>
            <w:rFonts w:eastAsia="Times New Roman"/>
          </w:rPr>
          <w:t>sub</w:t>
        </w:r>
        <w:r>
          <w:rPr>
            <w:rFonts w:eastAsia="Times New Roman"/>
          </w:rPr>
          <w:t>-bacias</w:t>
        </w:r>
        <w:proofErr w:type="spellEnd"/>
        <w:r>
          <w:rPr>
            <w:rFonts w:eastAsia="Times New Roman"/>
          </w:rPr>
          <w:t xml:space="preserve"> hidrográficas contíguas, </w:t>
        </w:r>
      </w:ins>
      <w:ins w:id="47" w:author="mma" w:date="2017-08-30T10:36:00Z">
        <w:r w:rsidR="0020442C" w:rsidRPr="006940EC">
          <w:rPr>
            <w:rFonts w:eastAsia="Times New Roman"/>
            <w:rPrChange w:id="48" w:author="mma" w:date="2017-08-30T11:13:00Z">
              <w:rPr>
                <w:rFonts w:eastAsia="Times New Roman"/>
                <w:highlight w:val="yellow"/>
              </w:rPr>
            </w:rPrChange>
          </w:rPr>
          <w:t>definido pelo</w:t>
        </w:r>
      </w:ins>
      <w:bookmarkStart w:id="49" w:name="_GoBack"/>
      <w:bookmarkEnd w:id="49"/>
      <w:ins w:id="50" w:author="mma" w:date="2017-08-30T10:33:00Z">
        <w:r w:rsidRPr="006940EC">
          <w:rPr>
            <w:rFonts w:eastAsia="Times New Roman"/>
          </w:rPr>
          <w:t xml:space="preserve"> </w:t>
        </w:r>
        <w:r w:rsidR="0020442C" w:rsidRPr="006940EC">
          <w:rPr>
            <w:rFonts w:eastAsia="Times New Roman"/>
            <w:rPrChange w:id="51" w:author="mma" w:date="2017-08-30T11:13:00Z">
              <w:rPr>
                <w:rFonts w:eastAsia="Times New Roman"/>
                <w:highlight w:val="yellow"/>
              </w:rPr>
            </w:rPrChange>
          </w:rPr>
          <w:t xml:space="preserve"> respectivo Sistema Estadual de Recursos H</w:t>
        </w:r>
      </w:ins>
      <w:ins w:id="52" w:author="mma" w:date="2017-08-30T10:36:00Z">
        <w:r w:rsidR="0020442C" w:rsidRPr="006940EC">
          <w:rPr>
            <w:rFonts w:eastAsia="Times New Roman"/>
            <w:rPrChange w:id="53" w:author="mma" w:date="2017-08-30T11:13:00Z">
              <w:rPr>
                <w:rFonts w:eastAsia="Times New Roman"/>
                <w:highlight w:val="yellow"/>
              </w:rPr>
            </w:rPrChange>
          </w:rPr>
          <w:t>ídricos.</w:t>
        </w:r>
      </w:ins>
    </w:p>
    <w:p w:rsidR="008857CE" w:rsidRPr="000E721C" w:rsidRDefault="008857CE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  <w:b/>
        </w:rPr>
        <w:t>Art. 2º</w:t>
      </w:r>
      <w:r w:rsidRPr="000E721C">
        <w:rPr>
          <w:rFonts w:eastAsia="Times New Roman"/>
        </w:rPr>
        <w:t xml:space="preserve"> Aplicar-se-á para a cobrança pelo uso de recursos hídricos de domínio da União</w:t>
      </w:r>
      <w:r w:rsidR="000539C7" w:rsidRPr="000E721C">
        <w:rPr>
          <w:rFonts w:eastAsia="Times New Roman"/>
        </w:rPr>
        <w:t>,</w:t>
      </w:r>
      <w:r w:rsidRPr="000E721C">
        <w:rPr>
          <w:rFonts w:eastAsia="Times New Roman"/>
        </w:rPr>
        <w:t xml:space="preserve"> em áreas </w:t>
      </w:r>
      <w:r w:rsidR="000539C7" w:rsidRPr="000E721C">
        <w:rPr>
          <w:rFonts w:eastAsia="Times New Roman"/>
        </w:rPr>
        <w:t>inseridas em</w:t>
      </w:r>
      <w:r w:rsidRPr="000E721C">
        <w:rPr>
          <w:rFonts w:eastAsia="Times New Roman"/>
        </w:rPr>
        <w:t xml:space="preserve"> unidades estaduais de gerenciamento de recursos hídricos</w:t>
      </w:r>
      <w:r w:rsidR="000539C7" w:rsidRPr="000E721C">
        <w:rPr>
          <w:rFonts w:eastAsia="Times New Roman"/>
        </w:rPr>
        <w:t>,</w:t>
      </w:r>
      <w:r w:rsidRPr="000E721C">
        <w:rPr>
          <w:rFonts w:eastAsia="Times New Roman"/>
        </w:rPr>
        <w:t xml:space="preserve"> os </w:t>
      </w:r>
      <w:r w:rsidR="000539C7" w:rsidRPr="000E721C">
        <w:rPr>
          <w:rFonts w:eastAsia="Times New Roman"/>
        </w:rPr>
        <w:t xml:space="preserve">mesmos </w:t>
      </w:r>
      <w:r w:rsidRPr="000E721C">
        <w:rPr>
          <w:rFonts w:eastAsia="Times New Roman"/>
        </w:rPr>
        <w:t>mecanismos e valores definidos</w:t>
      </w:r>
      <w:ins w:id="54" w:author="mma" w:date="2017-08-30T10:38:00Z">
        <w:r w:rsidR="00B77B0E">
          <w:rPr>
            <w:rFonts w:eastAsia="Times New Roman"/>
          </w:rPr>
          <w:t xml:space="preserve"> na bacia hidrográfica</w:t>
        </w:r>
      </w:ins>
      <w:r w:rsidRPr="000E721C">
        <w:rPr>
          <w:rFonts w:eastAsia="Times New Roman"/>
        </w:rPr>
        <w:t xml:space="preserve"> para a cobrança pelo uso de recursos hídricos de domínio estadual.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Default="00501EB7" w:rsidP="00501EB7">
      <w:pPr>
        <w:autoSpaceDE w:val="0"/>
        <w:autoSpaceDN w:val="0"/>
        <w:adjustRightInd w:val="0"/>
        <w:jc w:val="both"/>
        <w:rPr>
          <w:ins w:id="55" w:author="mma" w:date="2017-08-30T10:44:00Z"/>
          <w:rFonts w:eastAsia="Times New Roman"/>
        </w:rPr>
      </w:pPr>
      <w:r w:rsidRPr="000E721C">
        <w:rPr>
          <w:rFonts w:eastAsia="Times New Roman"/>
          <w:b/>
        </w:rPr>
        <w:t>Art. 3º</w:t>
      </w:r>
      <w:r w:rsidRPr="000E721C">
        <w:rPr>
          <w:rFonts w:eastAsia="Times New Roman"/>
        </w:rPr>
        <w:t xml:space="preserve"> A aplicação dos valores arrecadados com a cobrança pelo uso de recursos hídricos de domínio da União em áreas </w:t>
      </w:r>
      <w:r w:rsidR="000539C7" w:rsidRPr="000E721C">
        <w:rPr>
          <w:rFonts w:eastAsia="Times New Roman"/>
        </w:rPr>
        <w:t>inseridas em</w:t>
      </w:r>
      <w:r w:rsidRPr="000E721C">
        <w:rPr>
          <w:rFonts w:eastAsia="Times New Roman"/>
        </w:rPr>
        <w:t xml:space="preserve"> unidades estaduais de gerenciamento de recursos hídricos será realizada conforme disposto no § 6º do art. 4º da Lei nº 9.984, de 17 de julho de 2000.</w:t>
      </w:r>
    </w:p>
    <w:p w:rsidR="00A97D3B" w:rsidRPr="000E721C" w:rsidDel="00C15228" w:rsidRDefault="00A97D3B" w:rsidP="00501EB7">
      <w:pPr>
        <w:autoSpaceDE w:val="0"/>
        <w:autoSpaceDN w:val="0"/>
        <w:adjustRightInd w:val="0"/>
        <w:jc w:val="both"/>
        <w:rPr>
          <w:del w:id="56" w:author="mma" w:date="2017-08-30T10:46:00Z"/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del w:id="57" w:author="mma" w:date="2017-08-30T10:57:00Z">
        <w:r w:rsidRPr="000E721C" w:rsidDel="00EA323C">
          <w:rPr>
            <w:rFonts w:eastAsia="Times New Roman"/>
            <w:b/>
          </w:rPr>
          <w:delText>§ 1º</w:delText>
        </w:r>
      </w:del>
      <w:ins w:id="58" w:author="mma" w:date="2017-08-30T10:57:00Z">
        <w:r w:rsidR="00EA323C">
          <w:rPr>
            <w:rFonts w:eastAsia="Times New Roman"/>
            <w:b/>
          </w:rPr>
          <w:t>Parágrafo Único:</w:t>
        </w:r>
      </w:ins>
      <w:r w:rsidRPr="000E721C">
        <w:rPr>
          <w:rFonts w:eastAsia="Times New Roman"/>
        </w:rPr>
        <w:t xml:space="preserve"> A aplicação dos valores arrecadados respeitará </w:t>
      </w:r>
      <w:del w:id="59" w:author="mma" w:date="2017-08-30T10:53:00Z">
        <w:r w:rsidRPr="000E721C" w:rsidDel="00C15228">
          <w:rPr>
            <w:rFonts w:eastAsia="Times New Roman"/>
          </w:rPr>
          <w:delText xml:space="preserve">a legislação estadual correspondente, conforme </w:delText>
        </w:r>
      </w:del>
      <w:r w:rsidRPr="000E721C">
        <w:rPr>
          <w:rFonts w:eastAsia="Times New Roman"/>
        </w:rPr>
        <w:t>o plano de aplicação aprovado pelo respectivo Comitê de Bacia Hidrográfica e os planos de recursos hídricos</w:t>
      </w:r>
      <w:ins w:id="60" w:author="mma" w:date="2017-08-30T10:56:00Z">
        <w:r w:rsidR="00C15228">
          <w:rPr>
            <w:rFonts w:eastAsia="Times New Roman"/>
          </w:rPr>
          <w:t>.</w:t>
        </w:r>
      </w:ins>
      <w:del w:id="61" w:author="mma" w:date="2017-08-30T10:56:00Z">
        <w:r w:rsidRPr="000E721C" w:rsidDel="00C15228">
          <w:rPr>
            <w:rFonts w:eastAsia="Times New Roman"/>
          </w:rPr>
          <w:delText>.</w:delText>
        </w:r>
      </w:del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  <w:b/>
        </w:rPr>
      </w:pPr>
    </w:p>
    <w:p w:rsidR="00501EB7" w:rsidRPr="00C15228" w:rsidRDefault="00501EB7" w:rsidP="00501EB7">
      <w:pPr>
        <w:autoSpaceDE w:val="0"/>
        <w:autoSpaceDN w:val="0"/>
        <w:adjustRightInd w:val="0"/>
        <w:jc w:val="both"/>
        <w:rPr>
          <w:rFonts w:eastAsia="Times New Roman"/>
          <w:strike/>
          <w:rPrChange w:id="62" w:author="mma" w:date="2017-08-30T10:54:00Z">
            <w:rPr>
              <w:rFonts w:eastAsia="Times New Roman"/>
            </w:rPr>
          </w:rPrChange>
        </w:rPr>
      </w:pPr>
      <w:r w:rsidRPr="00C15228">
        <w:rPr>
          <w:rFonts w:eastAsia="Times New Roman"/>
          <w:b/>
          <w:strike/>
          <w:rPrChange w:id="63" w:author="mma" w:date="2017-08-30T10:54:00Z">
            <w:rPr>
              <w:rFonts w:eastAsia="Times New Roman"/>
              <w:b/>
            </w:rPr>
          </w:rPrChange>
        </w:rPr>
        <w:t>§ 2º</w:t>
      </w:r>
      <w:r w:rsidRPr="00C15228">
        <w:rPr>
          <w:rFonts w:eastAsia="Times New Roman"/>
          <w:strike/>
          <w:rPrChange w:id="64" w:author="mma" w:date="2017-08-30T10:54:00Z">
            <w:rPr>
              <w:rFonts w:eastAsia="Times New Roman"/>
            </w:rPr>
          </w:rPrChange>
        </w:rPr>
        <w:t xml:space="preserve"> </w:t>
      </w:r>
      <w:r w:rsidR="008F4B14" w:rsidRPr="00C15228">
        <w:rPr>
          <w:rFonts w:eastAsia="Times New Roman"/>
          <w:strike/>
          <w:rPrChange w:id="65" w:author="mma" w:date="2017-08-30T10:54:00Z">
            <w:rPr>
              <w:rFonts w:eastAsia="Times New Roman"/>
            </w:rPr>
          </w:rPrChange>
        </w:rPr>
        <w:t xml:space="preserve">A aplicação dos recursos arrecadados com a cobrança estipulada nessa resolução dar-se-á, </w:t>
      </w:r>
      <w:r w:rsidR="008F4B14" w:rsidRPr="00C15228">
        <w:rPr>
          <w:rFonts w:eastAsia="Times New Roman"/>
          <w:strike/>
          <w:highlight w:val="yellow"/>
          <w:rPrChange w:id="66" w:author="mma" w:date="2017-08-30T10:54:00Z">
            <w:rPr>
              <w:rFonts w:eastAsia="Times New Roman"/>
            </w:rPr>
          </w:rPrChange>
        </w:rPr>
        <w:t>prefere</w:t>
      </w:r>
      <w:r w:rsidRPr="00C15228">
        <w:rPr>
          <w:rFonts w:eastAsia="Times New Roman"/>
          <w:strike/>
          <w:highlight w:val="yellow"/>
          <w:rPrChange w:id="67" w:author="mma" w:date="2017-08-30T10:54:00Z">
            <w:rPr>
              <w:rFonts w:eastAsia="Times New Roman"/>
            </w:rPr>
          </w:rPrChange>
        </w:rPr>
        <w:t>ncia</w:t>
      </w:r>
      <w:r w:rsidR="008F4B14" w:rsidRPr="00C15228">
        <w:rPr>
          <w:rFonts w:eastAsia="Times New Roman"/>
          <w:strike/>
          <w:highlight w:val="yellow"/>
          <w:rPrChange w:id="68" w:author="mma" w:date="2017-08-30T10:54:00Z">
            <w:rPr>
              <w:rFonts w:eastAsia="Times New Roman"/>
            </w:rPr>
          </w:rPrChange>
        </w:rPr>
        <w:t>lmente</w:t>
      </w:r>
      <w:r w:rsidR="008F4B14" w:rsidRPr="00C15228">
        <w:rPr>
          <w:rFonts w:eastAsia="Times New Roman"/>
          <w:strike/>
          <w:rPrChange w:id="69" w:author="mma" w:date="2017-08-30T10:54:00Z">
            <w:rPr>
              <w:rFonts w:eastAsia="Times New Roman"/>
            </w:rPr>
          </w:rPrChange>
        </w:rPr>
        <w:t>,</w:t>
      </w:r>
      <w:r w:rsidRPr="00C15228">
        <w:rPr>
          <w:rFonts w:eastAsia="Times New Roman"/>
          <w:strike/>
          <w:rPrChange w:id="70" w:author="mma" w:date="2017-08-30T10:54:00Z">
            <w:rPr>
              <w:rFonts w:eastAsia="Times New Roman"/>
            </w:rPr>
          </w:rPrChange>
        </w:rPr>
        <w:t xml:space="preserve"> via agências de água ou entidades delegatárias com atuação na bacia hidrográfica.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Del="00EA323C" w:rsidRDefault="00501EB7" w:rsidP="00501EB7">
      <w:pPr>
        <w:autoSpaceDE w:val="0"/>
        <w:autoSpaceDN w:val="0"/>
        <w:adjustRightInd w:val="0"/>
        <w:jc w:val="both"/>
        <w:rPr>
          <w:del w:id="71" w:author="mma" w:date="2017-08-30T11:00:00Z"/>
          <w:rFonts w:eastAsia="Times New Roman"/>
        </w:rPr>
      </w:pPr>
      <w:del w:id="72" w:author="mma" w:date="2017-08-30T11:00:00Z">
        <w:r w:rsidRPr="000E721C" w:rsidDel="00EA323C">
          <w:rPr>
            <w:rFonts w:eastAsia="Times New Roman"/>
            <w:b/>
          </w:rPr>
          <w:delText>Art. 4º</w:delText>
        </w:r>
        <w:r w:rsidRPr="000E721C" w:rsidDel="00EA323C">
          <w:rPr>
            <w:rFonts w:eastAsia="Times New Roman"/>
          </w:rPr>
          <w:delText xml:space="preserve"> O disposto nesta Resolução aplica-se aos recursos hídricos de domínio da União localizados em áreas </w:delText>
        </w:r>
        <w:r w:rsidR="002A69FC" w:rsidRPr="000E721C" w:rsidDel="00EA323C">
          <w:rPr>
            <w:rFonts w:eastAsia="Times New Roman"/>
          </w:rPr>
          <w:delText xml:space="preserve">inseridas em </w:delText>
        </w:r>
        <w:r w:rsidRPr="000E721C" w:rsidDel="00EA323C">
          <w:rPr>
            <w:rFonts w:eastAsia="Times New Roman"/>
          </w:rPr>
          <w:delText>unidades estaduais de gerenciamento de recursos hídricos cuja cobrança pelo uso de recursos hídricos de domínio estadual estiver implementada.</w:delText>
        </w:r>
      </w:del>
    </w:p>
    <w:p w:rsidR="00501EB7" w:rsidRPr="000E721C" w:rsidDel="00EA323C" w:rsidRDefault="00501EB7" w:rsidP="00501EB7">
      <w:pPr>
        <w:autoSpaceDE w:val="0"/>
        <w:autoSpaceDN w:val="0"/>
        <w:adjustRightInd w:val="0"/>
        <w:jc w:val="both"/>
        <w:rPr>
          <w:del w:id="73" w:author="mma" w:date="2017-08-30T11:00:00Z"/>
          <w:rFonts w:eastAsia="Times New Roman"/>
        </w:rPr>
      </w:pPr>
    </w:p>
    <w:p w:rsidR="00501EB7" w:rsidRDefault="00501EB7" w:rsidP="00501EB7">
      <w:pPr>
        <w:autoSpaceDE w:val="0"/>
        <w:autoSpaceDN w:val="0"/>
        <w:adjustRightInd w:val="0"/>
        <w:jc w:val="both"/>
        <w:rPr>
          <w:ins w:id="74" w:author="mma" w:date="2017-08-30T11:01:00Z"/>
          <w:rFonts w:eastAsia="Times New Roman"/>
        </w:rPr>
      </w:pPr>
      <w:r w:rsidRPr="000E721C">
        <w:rPr>
          <w:rFonts w:eastAsia="Times New Roman"/>
          <w:b/>
        </w:rPr>
        <w:t xml:space="preserve">Art. </w:t>
      </w:r>
      <w:ins w:id="75" w:author="mma" w:date="2017-08-30T11:00:00Z">
        <w:r w:rsidR="00EA323C">
          <w:rPr>
            <w:rFonts w:eastAsia="Times New Roman"/>
            <w:b/>
          </w:rPr>
          <w:t>4</w:t>
        </w:r>
      </w:ins>
      <w:del w:id="76" w:author="mma" w:date="2017-08-30T11:00:00Z">
        <w:r w:rsidRPr="000E721C" w:rsidDel="00EA323C">
          <w:rPr>
            <w:rFonts w:eastAsia="Times New Roman"/>
            <w:b/>
          </w:rPr>
          <w:delText>5</w:delText>
        </w:r>
      </w:del>
      <w:r w:rsidRPr="000E721C">
        <w:rPr>
          <w:rFonts w:eastAsia="Times New Roman"/>
          <w:b/>
        </w:rPr>
        <w:t>º</w:t>
      </w:r>
      <w:r w:rsidRPr="000E721C">
        <w:rPr>
          <w:rFonts w:eastAsia="Times New Roman"/>
        </w:rPr>
        <w:t xml:space="preserve"> A cobrança pelo uso de recursos hídricos de domínio da União em áreas </w:t>
      </w:r>
      <w:r w:rsidR="002A69FC" w:rsidRPr="000E721C">
        <w:rPr>
          <w:rFonts w:eastAsia="Times New Roman"/>
        </w:rPr>
        <w:t>inseridas em</w:t>
      </w:r>
      <w:r w:rsidRPr="000E721C">
        <w:rPr>
          <w:rFonts w:eastAsia="Times New Roman"/>
        </w:rPr>
        <w:t xml:space="preserve"> unidades estaduais de gerenciamento de recursos hídricos terá início após a formalização do instrumento que atenderá ao disposto no § 6º do art. 4º da Lei nº 9.984, de 2000.</w:t>
      </w:r>
    </w:p>
    <w:p w:rsidR="00EA323C" w:rsidRDefault="00EA323C" w:rsidP="00501EB7">
      <w:pPr>
        <w:autoSpaceDE w:val="0"/>
        <w:autoSpaceDN w:val="0"/>
        <w:adjustRightInd w:val="0"/>
        <w:jc w:val="both"/>
        <w:rPr>
          <w:ins w:id="77" w:author="mma" w:date="2017-08-30T11:01:00Z"/>
          <w:rFonts w:eastAsia="Times New Roman"/>
        </w:rPr>
      </w:pPr>
    </w:p>
    <w:p w:rsidR="00EA323C" w:rsidRPr="000E721C" w:rsidDel="004227A8" w:rsidRDefault="00EA323C" w:rsidP="00501EB7">
      <w:pPr>
        <w:autoSpaceDE w:val="0"/>
        <w:autoSpaceDN w:val="0"/>
        <w:adjustRightInd w:val="0"/>
        <w:jc w:val="both"/>
        <w:rPr>
          <w:del w:id="78" w:author="mma" w:date="2017-08-30T11:26:00Z"/>
          <w:rFonts w:eastAsia="Times New Roman"/>
        </w:rPr>
      </w:pPr>
    </w:p>
    <w:p w:rsidR="00501EB7" w:rsidRPr="000E721C" w:rsidDel="004227A8" w:rsidRDefault="00501EB7" w:rsidP="00501EB7">
      <w:pPr>
        <w:autoSpaceDE w:val="0"/>
        <w:autoSpaceDN w:val="0"/>
        <w:adjustRightInd w:val="0"/>
        <w:jc w:val="both"/>
        <w:rPr>
          <w:del w:id="79" w:author="mma" w:date="2017-08-30T11:26:00Z"/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rPr>
          <w:rFonts w:eastAsia="Times New Roman"/>
        </w:rPr>
      </w:pPr>
      <w:r w:rsidRPr="000E721C">
        <w:rPr>
          <w:rFonts w:eastAsia="Times New Roman"/>
          <w:b/>
        </w:rPr>
        <w:t xml:space="preserve">Art. </w:t>
      </w:r>
      <w:ins w:id="80" w:author="mma" w:date="2017-08-30T11:00:00Z">
        <w:r w:rsidR="00EA323C">
          <w:rPr>
            <w:rFonts w:eastAsia="Times New Roman"/>
            <w:b/>
          </w:rPr>
          <w:t>5</w:t>
        </w:r>
      </w:ins>
      <w:del w:id="81" w:author="mma" w:date="2017-08-30T11:00:00Z">
        <w:r w:rsidRPr="000E721C" w:rsidDel="00EA323C">
          <w:rPr>
            <w:rFonts w:eastAsia="Times New Roman"/>
            <w:b/>
          </w:rPr>
          <w:delText>6</w:delText>
        </w:r>
      </w:del>
      <w:r w:rsidRPr="000E721C">
        <w:rPr>
          <w:rFonts w:eastAsia="Times New Roman"/>
          <w:b/>
        </w:rPr>
        <w:t>º</w:t>
      </w:r>
      <w:r w:rsidRPr="000E721C">
        <w:rPr>
          <w:rFonts w:eastAsia="Times New Roman"/>
        </w:rPr>
        <w:t xml:space="preserve"> Esta Resolução entra em vigor na data de sua publicação.</w:t>
      </w:r>
    </w:p>
    <w:p w:rsidR="00501EB7" w:rsidRPr="000E721C" w:rsidRDefault="00501EB7" w:rsidP="00501EB7">
      <w:pPr>
        <w:autoSpaceDE w:val="0"/>
        <w:autoSpaceDN w:val="0"/>
        <w:adjustRightInd w:val="0"/>
        <w:rPr>
          <w:rFonts w:eastAsia="Times New Roman"/>
          <w:bCs/>
        </w:rPr>
      </w:pPr>
    </w:p>
    <w:p w:rsidR="00501EB7" w:rsidRPr="000E721C" w:rsidRDefault="00501EB7" w:rsidP="00501EB7">
      <w:pPr>
        <w:autoSpaceDE w:val="0"/>
        <w:autoSpaceDN w:val="0"/>
        <w:adjustRightInd w:val="0"/>
        <w:rPr>
          <w:rFonts w:eastAsia="Times New Roman"/>
          <w:bCs/>
        </w:rPr>
      </w:pPr>
    </w:p>
    <w:tbl>
      <w:tblPr>
        <w:tblStyle w:val="Tabelacomgrade"/>
        <w:tblW w:w="0" w:type="auto"/>
        <w:tblInd w:w="8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8"/>
        <w:gridCol w:w="4257"/>
      </w:tblGrid>
      <w:tr w:rsidR="00925E27" w:rsidRPr="000E721C" w:rsidTr="00925E27">
        <w:tc>
          <w:tcPr>
            <w:tcW w:w="4814" w:type="dxa"/>
          </w:tcPr>
          <w:p w:rsidR="00925E27" w:rsidRPr="000E721C" w:rsidRDefault="00925E27" w:rsidP="00925E27">
            <w:pPr>
              <w:jc w:val="center"/>
              <w:rPr>
                <w:b/>
              </w:rPr>
            </w:pPr>
            <w:r w:rsidRPr="000E721C">
              <w:rPr>
                <w:b/>
              </w:rPr>
              <w:t>JOSÉ SARNEY FILHO</w:t>
            </w:r>
          </w:p>
          <w:p w:rsidR="00925E27" w:rsidRPr="000E721C" w:rsidRDefault="00925E27" w:rsidP="00925E27">
            <w:pPr>
              <w:jc w:val="center"/>
            </w:pPr>
            <w:r w:rsidRPr="000E721C">
              <w:t>Presidente do Conselho</w:t>
            </w:r>
          </w:p>
          <w:p w:rsidR="00925E27" w:rsidRPr="000E721C" w:rsidRDefault="00925E27" w:rsidP="00501EB7">
            <w:pPr>
              <w:autoSpaceDE w:val="0"/>
              <w:autoSpaceDN w:val="0"/>
              <w:adjustRightInd w:val="0"/>
              <w:ind w:right="-81"/>
              <w:jc w:val="center"/>
            </w:pPr>
          </w:p>
        </w:tc>
        <w:tc>
          <w:tcPr>
            <w:tcW w:w="4815" w:type="dxa"/>
          </w:tcPr>
          <w:p w:rsidR="00925E27" w:rsidRPr="000E721C" w:rsidRDefault="00925E27" w:rsidP="00925E27">
            <w:pPr>
              <w:jc w:val="center"/>
              <w:rPr>
                <w:b/>
              </w:rPr>
            </w:pPr>
            <w:r w:rsidRPr="000E721C">
              <w:rPr>
                <w:b/>
              </w:rPr>
              <w:t>JAIR VIEIRA TANNÚS JUNIOR</w:t>
            </w:r>
          </w:p>
          <w:p w:rsidR="00925E27" w:rsidRPr="000E721C" w:rsidRDefault="00925E27" w:rsidP="00925E27">
            <w:pPr>
              <w:jc w:val="center"/>
            </w:pPr>
            <w:r w:rsidRPr="000E721C">
              <w:t>Secretário Executivo do Conselho</w:t>
            </w:r>
          </w:p>
          <w:p w:rsidR="00925E27" w:rsidRPr="000E721C" w:rsidRDefault="00925E27" w:rsidP="00501EB7">
            <w:pPr>
              <w:autoSpaceDE w:val="0"/>
              <w:autoSpaceDN w:val="0"/>
              <w:adjustRightInd w:val="0"/>
              <w:ind w:right="-81"/>
              <w:jc w:val="center"/>
            </w:pPr>
          </w:p>
        </w:tc>
      </w:tr>
    </w:tbl>
    <w:p w:rsidR="00501EB7" w:rsidRPr="00BF26AD" w:rsidRDefault="00501EB7" w:rsidP="00501EB7">
      <w:pPr>
        <w:autoSpaceDE w:val="0"/>
        <w:autoSpaceDN w:val="0"/>
        <w:adjustRightInd w:val="0"/>
        <w:ind w:left="840" w:right="-81" w:hanging="840"/>
        <w:jc w:val="center"/>
        <w:rPr>
          <w:rFonts w:ascii="Calibri" w:hAnsi="Calibri" w:cs="Calibri"/>
          <w:sz w:val="22"/>
          <w:szCs w:val="22"/>
        </w:rPr>
      </w:pPr>
    </w:p>
    <w:p w:rsidR="00925E27" w:rsidRPr="00925E27" w:rsidRDefault="00925E27" w:rsidP="00925E27"/>
    <w:p w:rsidR="000806F9" w:rsidRDefault="000806F9"/>
    <w:sectPr w:rsidR="000806F9" w:rsidSect="000E721C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438" w:rsidRDefault="00A23438">
      <w:r>
        <w:separator/>
      </w:r>
    </w:p>
  </w:endnote>
  <w:endnote w:type="continuationSeparator" w:id="0">
    <w:p w:rsidR="00A23438" w:rsidRDefault="00A23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MS Mincho"/>
    <w:panose1 w:val="00000000000000000000"/>
    <w:charset w:val="0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140" w:rsidRDefault="003B420C" w:rsidP="00333140">
    <w:pPr>
      <w:pStyle w:val="Rodap"/>
      <w:framePr w:wrap="around" w:vAnchor="text" w:hAnchor="margin" w:xAlign="right" w:y="1"/>
      <w:rPr>
        <w:rStyle w:val="Nmerodepgina"/>
        <w:rFonts w:eastAsia="Calibri"/>
      </w:rPr>
    </w:pPr>
    <w:r>
      <w:rPr>
        <w:rStyle w:val="Nmerodepgina"/>
        <w:rFonts w:eastAsia="Calibri"/>
      </w:rPr>
      <w:fldChar w:fldCharType="begin"/>
    </w:r>
    <w:r w:rsidR="00F92F5F">
      <w:rPr>
        <w:rStyle w:val="Nmerodepgina"/>
        <w:rFonts w:eastAsia="Calibri"/>
      </w:rPr>
      <w:instrText xml:space="preserve">PAGE  </w:instrText>
    </w:r>
    <w:r>
      <w:rPr>
        <w:rStyle w:val="Nmerodepgina"/>
        <w:rFonts w:eastAsia="Calibri"/>
      </w:rPr>
      <w:fldChar w:fldCharType="end"/>
    </w:r>
  </w:p>
  <w:p w:rsidR="00333140" w:rsidRDefault="00A23438" w:rsidP="00333140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140" w:rsidRDefault="00A23438" w:rsidP="00333140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438" w:rsidRDefault="00A23438">
      <w:r>
        <w:separator/>
      </w:r>
    </w:p>
  </w:footnote>
  <w:footnote w:type="continuationSeparator" w:id="0">
    <w:p w:rsidR="00A23438" w:rsidRDefault="00A23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140" w:rsidRDefault="003B420C">
    <w:pPr>
      <w:pStyle w:val="Cabealho"/>
    </w:pPr>
    <w:r>
      <w:rPr>
        <w:rStyle w:val="Nmerodepgina"/>
        <w:rFonts w:eastAsia="Calibri"/>
      </w:rPr>
      <w:fldChar w:fldCharType="begin"/>
    </w:r>
    <w:r w:rsidR="00F92F5F">
      <w:rPr>
        <w:rStyle w:val="Nmerodepgina"/>
        <w:rFonts w:eastAsia="Calibri"/>
      </w:rPr>
      <w:instrText xml:space="preserve"> NUMPAGES </w:instrText>
    </w:r>
    <w:r>
      <w:rPr>
        <w:rStyle w:val="Nmerodepgina"/>
        <w:rFonts w:eastAsia="Calibri"/>
      </w:rPr>
      <w:fldChar w:fldCharType="separate"/>
    </w:r>
    <w:r w:rsidR="00F92F5F">
      <w:rPr>
        <w:rStyle w:val="Nmerodepgina"/>
        <w:rFonts w:eastAsia="Calibri"/>
        <w:noProof/>
      </w:rPr>
      <w:t>11</w:t>
    </w:r>
    <w:r>
      <w:rPr>
        <w:rStyle w:val="Nmerodepgina"/>
        <w:rFonts w:eastAsia="Calibri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FCF" w:rsidRDefault="00A23438" w:rsidP="0075093C">
    <w:pPr>
      <w:jc w:val="center"/>
      <w:rPr>
        <w:sz w:val="18"/>
        <w:szCs w:val="18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ma">
    <w15:presenceInfo w15:providerId="None" w15:userId="mm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EB7"/>
    <w:rsid w:val="000404D6"/>
    <w:rsid w:val="000539C7"/>
    <w:rsid w:val="000806F9"/>
    <w:rsid w:val="000E721C"/>
    <w:rsid w:val="0020442C"/>
    <w:rsid w:val="002A69FC"/>
    <w:rsid w:val="00303DCD"/>
    <w:rsid w:val="00326261"/>
    <w:rsid w:val="0038015F"/>
    <w:rsid w:val="003B420C"/>
    <w:rsid w:val="004227A8"/>
    <w:rsid w:val="004513E3"/>
    <w:rsid w:val="00501EB7"/>
    <w:rsid w:val="0068628A"/>
    <w:rsid w:val="006940EC"/>
    <w:rsid w:val="0071632D"/>
    <w:rsid w:val="007F6D6D"/>
    <w:rsid w:val="008857CE"/>
    <w:rsid w:val="008F4B14"/>
    <w:rsid w:val="00925E27"/>
    <w:rsid w:val="00A23438"/>
    <w:rsid w:val="00A307F4"/>
    <w:rsid w:val="00A97D3B"/>
    <w:rsid w:val="00AF2309"/>
    <w:rsid w:val="00B77B0E"/>
    <w:rsid w:val="00C15228"/>
    <w:rsid w:val="00CA3B5F"/>
    <w:rsid w:val="00CB09B6"/>
    <w:rsid w:val="00CE17CD"/>
    <w:rsid w:val="00EA323C"/>
    <w:rsid w:val="00F35F0E"/>
    <w:rsid w:val="00F455FE"/>
    <w:rsid w:val="00F92F5F"/>
    <w:rsid w:val="00FA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A8C1A"/>
  <w15:docId w15:val="{C630A6BD-F449-4787-B0CB-9F2C75E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01EB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501EB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501EB7"/>
    <w:rPr>
      <w:rFonts w:ascii="Times New Roman" w:eastAsia="Calibri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501EB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01EB7"/>
    <w:rPr>
      <w:rFonts w:ascii="Times New Roman" w:eastAsia="Calibri" w:hAnsi="Times New Roman" w:cs="Times New Roman"/>
      <w:sz w:val="24"/>
      <w:szCs w:val="24"/>
      <w:lang w:eastAsia="pt-BR"/>
    </w:rPr>
  </w:style>
  <w:style w:type="character" w:styleId="Nmerodepgina">
    <w:name w:val="page number"/>
    <w:rsid w:val="00501EB7"/>
    <w:rPr>
      <w:rFonts w:eastAsia="Times New Roman" w:cs="Times New Roman"/>
      <w:sz w:val="22"/>
      <w:szCs w:val="22"/>
      <w:lang w:val="pt-BR"/>
    </w:rPr>
  </w:style>
  <w:style w:type="table" w:styleId="Tabelacomgrade">
    <w:name w:val="Table Grid"/>
    <w:basedOn w:val="Tabelanormal"/>
    <w:uiPriority w:val="59"/>
    <w:rsid w:val="00925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307F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307F4"/>
    <w:rPr>
      <w:rFonts w:ascii="Tahoma" w:eastAsia="Calibri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841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Livia Soalheiro e Romano</dc:creator>
  <cp:lastModifiedBy>mma</cp:lastModifiedBy>
  <cp:revision>16</cp:revision>
  <dcterms:created xsi:type="dcterms:W3CDTF">2017-08-30T13:35:00Z</dcterms:created>
  <dcterms:modified xsi:type="dcterms:W3CDTF">2017-08-30T14:28:00Z</dcterms:modified>
</cp:coreProperties>
</file>